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233246205">
    <w:abstractNumId w:val="1"/>
  </w:num>
  <w:num w:numId="2" w16cid:durableId="95372932">
    <w:abstractNumId w:val="4"/>
  </w:num>
  <w:num w:numId="3" w16cid:durableId="1475680405">
    <w:abstractNumId w:val="5"/>
  </w:num>
  <w:num w:numId="4" w16cid:durableId="1722048077">
    <w:abstractNumId w:val="10"/>
  </w:num>
  <w:num w:numId="5" w16cid:durableId="1318192835">
    <w:abstractNumId w:val="7"/>
  </w:num>
  <w:num w:numId="6" w16cid:durableId="1479571095">
    <w:abstractNumId w:val="3"/>
  </w:num>
  <w:num w:numId="7" w16cid:durableId="1184634557">
    <w:abstractNumId w:val="0"/>
  </w:num>
  <w:num w:numId="8" w16cid:durableId="856381812">
    <w:abstractNumId w:val="6"/>
  </w:num>
  <w:num w:numId="9" w16cid:durableId="1450277586">
    <w:abstractNumId w:val="2"/>
  </w:num>
  <w:num w:numId="10" w16cid:durableId="166021086">
    <w:abstractNumId w:val="8"/>
  </w:num>
  <w:num w:numId="11" w16cid:durableId="164870126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7C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https://projektai.intranet.litgrid.eu/PWA/Balbieriškio%20TP/_layouts/15/DocIdRedir.aspx?ID=PVIS-1389109399-42</Url>
      <Description>PVIS-1389109399-42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PVIS-1389109399-42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F4BF8B-4943-4BBE-A05F-427EFD52B509}"/>
</file>

<file path=customXml/itemProps3.xml><?xml version="1.0" encoding="utf-8"?>
<ds:datastoreItem xmlns:ds="http://schemas.openxmlformats.org/officeDocument/2006/customXml" ds:itemID="{888F29D5-5577-4385-88A1-6ADD37977E27}"/>
</file>

<file path=customXml/itemProps4.xml><?xml version="1.0" encoding="utf-8"?>
<ds:datastoreItem xmlns:ds="http://schemas.openxmlformats.org/officeDocument/2006/customXml" ds:itemID="{54E9AB5A-C52B-409F-8EEB-25BB9E2CEDB3}"/>
</file>

<file path=customXml/itemProps5.xml><?xml version="1.0" encoding="utf-8"?>
<ds:datastoreItem xmlns:ds="http://schemas.openxmlformats.org/officeDocument/2006/customXml" ds:itemID="{C4201C15-93EB-45FA-8D32-ACE6582787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2023-01-31T07:11:32Z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21668e5e-1037-4f4b-a29b-016d1c6240e0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b376f488-2097-4356-b172-498e6ecd5869</vt:lpwstr>
  </property>
</Properties>
</file>